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2E2" w:rsidRDefault="004802E2" w:rsidP="004802E2">
      <w:pPr>
        <w:rPr>
          <w:rFonts w:ascii="Times New Roman" w:eastAsia="Times New Roman" w:hAnsi="Times New Roman"/>
          <w:color w:val="000000"/>
          <w:sz w:val="24"/>
          <w:szCs w:val="24"/>
        </w:rPr>
      </w:pPr>
      <w:r w:rsidRPr="004802E2">
        <w:rPr>
          <w:rFonts w:ascii="Times New Roman" w:eastAsia="Times New Roman" w:hAnsi="Times New Roman"/>
          <w:b/>
          <w:bCs/>
          <w:color w:val="000000"/>
          <w:sz w:val="24"/>
          <w:szCs w:val="24"/>
          <w:u w:val="single"/>
        </w:rPr>
        <w:t>THE DESTRUCTION OF SENNACHERIB,</w:t>
      </w:r>
      <w:r w:rsidRPr="004802E2">
        <w:rPr>
          <w:rFonts w:ascii="Times New Roman" w:eastAsia="Times New Roman" w:hAnsi="Times New Roman"/>
          <w:color w:val="000000"/>
          <w:sz w:val="24"/>
          <w:szCs w:val="24"/>
        </w:rPr>
        <w:t xml:space="preserve"> first published in 1815 </w:t>
      </w:r>
    </w:p>
    <w:p w:rsidR="004802E2" w:rsidRPr="004802E2" w:rsidRDefault="004802E2" w:rsidP="004802E2">
      <w:pPr>
        <w:rPr>
          <w:rFonts w:ascii="Times New Roman" w:eastAsia="Times New Roman" w:hAnsi="Times New Roman"/>
          <w:color w:val="000000"/>
          <w:sz w:val="24"/>
          <w:szCs w:val="24"/>
        </w:rPr>
      </w:pPr>
      <w:r>
        <w:rPr>
          <w:rFonts w:ascii="Times New Roman" w:eastAsia="Times New Roman" w:hAnsi="Times New Roman"/>
          <w:color w:val="000000"/>
          <w:sz w:val="24"/>
          <w:szCs w:val="24"/>
        </w:rPr>
        <w:t>By: Lord Byron</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The Assyrian came down like the wolf on the fold, </w:t>
      </w:r>
      <w:r w:rsidRPr="004802E2">
        <w:rPr>
          <w:rFonts w:ascii="Times New Roman" w:eastAsia="Times New Roman" w:hAnsi="Times New Roman"/>
          <w:color w:val="000000"/>
          <w:sz w:val="24"/>
          <w:szCs w:val="24"/>
        </w:rPr>
        <w:br/>
        <w:t xml:space="preserve">And his cohorts were gleaming in purple and gold; </w:t>
      </w:r>
      <w:r w:rsidRPr="004802E2">
        <w:rPr>
          <w:rFonts w:ascii="Times New Roman" w:eastAsia="Times New Roman" w:hAnsi="Times New Roman"/>
          <w:color w:val="000000"/>
          <w:sz w:val="24"/>
          <w:szCs w:val="24"/>
        </w:rPr>
        <w:br/>
        <w:t xml:space="preserve">And the sheen of their spears was like stars on the sea, </w:t>
      </w:r>
      <w:r w:rsidRPr="004802E2">
        <w:rPr>
          <w:rFonts w:ascii="Times New Roman" w:eastAsia="Times New Roman" w:hAnsi="Times New Roman"/>
          <w:color w:val="000000"/>
          <w:sz w:val="24"/>
          <w:szCs w:val="24"/>
        </w:rPr>
        <w:br/>
        <w:t xml:space="preserve">When the blue wave rolls nightly on deep Galilee.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Like the leaves of the forest when Summer is green, </w:t>
      </w:r>
      <w:r w:rsidRPr="004802E2">
        <w:rPr>
          <w:rFonts w:ascii="Times New Roman" w:eastAsia="Times New Roman" w:hAnsi="Times New Roman"/>
          <w:color w:val="000000"/>
          <w:sz w:val="24"/>
          <w:szCs w:val="24"/>
        </w:rPr>
        <w:br/>
        <w:t xml:space="preserve">That host with their banners at sunset were seen: </w:t>
      </w:r>
      <w:r w:rsidRPr="004802E2">
        <w:rPr>
          <w:rFonts w:ascii="Times New Roman" w:eastAsia="Times New Roman" w:hAnsi="Times New Roman"/>
          <w:color w:val="000000"/>
          <w:sz w:val="24"/>
          <w:szCs w:val="24"/>
        </w:rPr>
        <w:br/>
        <w:t xml:space="preserve">Like the leaves of the forest when Autumn hath blown, </w:t>
      </w:r>
      <w:r w:rsidRPr="004802E2">
        <w:rPr>
          <w:rFonts w:ascii="Times New Roman" w:eastAsia="Times New Roman" w:hAnsi="Times New Roman"/>
          <w:color w:val="000000"/>
          <w:sz w:val="24"/>
          <w:szCs w:val="24"/>
        </w:rPr>
        <w:br/>
        <w:t xml:space="preserve">That host on the morrow lay withered and strown.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For the Angel of Death spread his wings on the blast, </w:t>
      </w:r>
      <w:r w:rsidRPr="004802E2">
        <w:rPr>
          <w:rFonts w:ascii="Times New Roman" w:eastAsia="Times New Roman" w:hAnsi="Times New Roman"/>
          <w:color w:val="000000"/>
          <w:sz w:val="24"/>
          <w:szCs w:val="24"/>
        </w:rPr>
        <w:br/>
        <w:t xml:space="preserve">And breathed in the face of the foe as he passed; </w:t>
      </w:r>
      <w:r w:rsidRPr="004802E2">
        <w:rPr>
          <w:rFonts w:ascii="Times New Roman" w:eastAsia="Times New Roman" w:hAnsi="Times New Roman"/>
          <w:color w:val="000000"/>
          <w:sz w:val="24"/>
          <w:szCs w:val="24"/>
        </w:rPr>
        <w:br/>
        <w:t xml:space="preserve">And the eyes of the sleepers waxed deadly and chill, </w:t>
      </w:r>
      <w:r w:rsidRPr="004802E2">
        <w:rPr>
          <w:rFonts w:ascii="Times New Roman" w:eastAsia="Times New Roman" w:hAnsi="Times New Roman"/>
          <w:color w:val="000000"/>
          <w:sz w:val="24"/>
          <w:szCs w:val="24"/>
        </w:rPr>
        <w:br/>
        <w:t xml:space="preserve">And their hearts but once heaved, and for ever grew still!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And there lay the steed with his nostril all wide, </w:t>
      </w:r>
      <w:r w:rsidRPr="004802E2">
        <w:rPr>
          <w:rFonts w:ascii="Times New Roman" w:eastAsia="Times New Roman" w:hAnsi="Times New Roman"/>
          <w:color w:val="000000"/>
          <w:sz w:val="24"/>
          <w:szCs w:val="24"/>
        </w:rPr>
        <w:br/>
        <w:t xml:space="preserve">But through it there rolled not the breath of his pride; </w:t>
      </w:r>
      <w:r w:rsidRPr="004802E2">
        <w:rPr>
          <w:rFonts w:ascii="Times New Roman" w:eastAsia="Times New Roman" w:hAnsi="Times New Roman"/>
          <w:color w:val="000000"/>
          <w:sz w:val="24"/>
          <w:szCs w:val="24"/>
        </w:rPr>
        <w:br/>
        <w:t xml:space="preserve">And the foam of his gasping lay white on the turf, </w:t>
      </w:r>
      <w:r w:rsidRPr="004802E2">
        <w:rPr>
          <w:rFonts w:ascii="Times New Roman" w:eastAsia="Times New Roman" w:hAnsi="Times New Roman"/>
          <w:color w:val="000000"/>
          <w:sz w:val="24"/>
          <w:szCs w:val="24"/>
        </w:rPr>
        <w:br/>
        <w:t xml:space="preserve">And cold as the spray of the rock-beating surf.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And there lay the rider distorted and pale, </w:t>
      </w:r>
      <w:r w:rsidRPr="004802E2">
        <w:rPr>
          <w:rFonts w:ascii="Times New Roman" w:eastAsia="Times New Roman" w:hAnsi="Times New Roman"/>
          <w:color w:val="000000"/>
          <w:sz w:val="24"/>
          <w:szCs w:val="24"/>
        </w:rPr>
        <w:br/>
        <w:t xml:space="preserve">With the dew on his brow, and the rust on his mail: </w:t>
      </w:r>
      <w:r w:rsidRPr="004802E2">
        <w:rPr>
          <w:rFonts w:ascii="Times New Roman" w:eastAsia="Times New Roman" w:hAnsi="Times New Roman"/>
          <w:color w:val="000000"/>
          <w:sz w:val="24"/>
          <w:szCs w:val="24"/>
        </w:rPr>
        <w:br/>
        <w:t xml:space="preserve">And the tents were all silent, the banners alone, </w:t>
      </w:r>
      <w:r w:rsidRPr="004802E2">
        <w:rPr>
          <w:rFonts w:ascii="Times New Roman" w:eastAsia="Times New Roman" w:hAnsi="Times New Roman"/>
          <w:color w:val="000000"/>
          <w:sz w:val="24"/>
          <w:szCs w:val="24"/>
        </w:rPr>
        <w:br/>
        <w:t xml:space="preserve">The lances unlifted, the trumpet unblown.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And the widows of Ashur are loud in their wail, </w:t>
      </w:r>
      <w:r w:rsidRPr="004802E2">
        <w:rPr>
          <w:rFonts w:ascii="Times New Roman" w:eastAsia="Times New Roman" w:hAnsi="Times New Roman"/>
          <w:color w:val="000000"/>
          <w:sz w:val="24"/>
          <w:szCs w:val="24"/>
        </w:rPr>
        <w:br/>
        <w:t xml:space="preserve">And the idols are broke in the temple of Baal; </w:t>
      </w:r>
      <w:r w:rsidRPr="004802E2">
        <w:rPr>
          <w:rFonts w:ascii="Times New Roman" w:eastAsia="Times New Roman" w:hAnsi="Times New Roman"/>
          <w:color w:val="000000"/>
          <w:sz w:val="24"/>
          <w:szCs w:val="24"/>
        </w:rPr>
        <w:br/>
        <w:t xml:space="preserve">And the might of the Gentile, unsmote by the sword, </w:t>
      </w:r>
      <w:r w:rsidRPr="004802E2">
        <w:rPr>
          <w:rFonts w:ascii="Times New Roman" w:eastAsia="Times New Roman" w:hAnsi="Times New Roman"/>
          <w:color w:val="000000"/>
          <w:sz w:val="24"/>
          <w:szCs w:val="24"/>
        </w:rPr>
        <w:br/>
        <w:t xml:space="preserve">Hath melted like snow in the glance of the Lord! </w:t>
      </w:r>
    </w:p>
    <w:p w:rsidR="004802E2" w:rsidRDefault="004802E2"/>
    <w:p w:rsidR="003323BF" w:rsidRDefault="004802E2" w:rsidP="00F80339">
      <w:pPr>
        <w:spacing w:line="480" w:lineRule="auto"/>
        <w:rPr>
          <w:rFonts w:eastAsia="Times New Roman" w:cs="Tahoma"/>
        </w:rPr>
      </w:pPr>
      <w:r>
        <w:rPr>
          <w:rFonts w:eastAsia="Times New Roman" w:cs="Tahoma"/>
        </w:rPr>
        <w:br w:type="page"/>
      </w:r>
      <w:r w:rsidR="003323BF">
        <w:rPr>
          <w:rFonts w:eastAsia="Times New Roman" w:cs="Tahoma"/>
        </w:rPr>
        <w:lastRenderedPageBreak/>
        <w:t xml:space="preserve">Kayla Paden </w:t>
      </w:r>
    </w:p>
    <w:p w:rsidR="003323BF" w:rsidRDefault="00F80339" w:rsidP="00F80339">
      <w:pPr>
        <w:spacing w:line="480" w:lineRule="auto"/>
        <w:rPr>
          <w:rFonts w:eastAsia="Times New Roman" w:cs="Tahoma"/>
        </w:rPr>
      </w:pPr>
      <w:r>
        <w:rPr>
          <w:rFonts w:eastAsia="Times New Roman" w:cs="Tahoma"/>
        </w:rPr>
        <w:t>AP Literature</w:t>
      </w:r>
    </w:p>
    <w:p w:rsidR="00F80339" w:rsidRDefault="00F80339" w:rsidP="00F80339">
      <w:pPr>
        <w:spacing w:line="480" w:lineRule="auto"/>
        <w:rPr>
          <w:rFonts w:eastAsia="Times New Roman" w:cs="Tahoma"/>
        </w:rPr>
      </w:pPr>
      <w:r>
        <w:rPr>
          <w:rFonts w:eastAsia="Times New Roman" w:cs="Tahoma"/>
        </w:rPr>
        <w:t>Explication</w:t>
      </w:r>
    </w:p>
    <w:p w:rsidR="003323BF" w:rsidRDefault="00F80339" w:rsidP="00F80339">
      <w:pPr>
        <w:spacing w:line="480" w:lineRule="auto"/>
        <w:rPr>
          <w:rFonts w:eastAsia="Times New Roman" w:cs="Tahoma"/>
        </w:rPr>
      </w:pPr>
      <w:r>
        <w:rPr>
          <w:rFonts w:eastAsia="Times New Roman" w:cs="Tahoma"/>
        </w:rPr>
        <w:t>9 December 2009</w:t>
      </w:r>
    </w:p>
    <w:p w:rsidR="003323BF" w:rsidRDefault="003323BF" w:rsidP="00F80339">
      <w:pPr>
        <w:spacing w:line="480" w:lineRule="auto"/>
        <w:jc w:val="center"/>
        <w:rPr>
          <w:rFonts w:eastAsia="Times New Roman" w:cs="Tahoma"/>
        </w:rPr>
      </w:pPr>
      <w:commentRangeStart w:id="0"/>
      <w:r>
        <w:rPr>
          <w:rFonts w:eastAsia="Times New Roman" w:cs="Tahoma"/>
        </w:rPr>
        <w:t xml:space="preserve">Massacre: the Work of the Lord </w:t>
      </w:r>
      <w:commentRangeEnd w:id="0"/>
      <w:r w:rsidR="00CF2AE7">
        <w:rPr>
          <w:rStyle w:val="CommentReference"/>
        </w:rPr>
        <w:commentReference w:id="0"/>
      </w:r>
    </w:p>
    <w:p w:rsidR="00B5056C" w:rsidRPr="004617AE" w:rsidRDefault="003323BF" w:rsidP="00F80339">
      <w:pPr>
        <w:spacing w:line="480" w:lineRule="auto"/>
        <w:rPr>
          <w:rStyle w:val="apple-converted-space"/>
          <w:color w:val="000000"/>
        </w:rPr>
      </w:pPr>
      <w:r>
        <w:rPr>
          <w:rFonts w:eastAsia="Times New Roman" w:cs="Tahoma"/>
        </w:rPr>
        <w:tab/>
      </w:r>
      <w:r w:rsidRPr="004617AE">
        <w:rPr>
          <w:rFonts w:eastAsia="Times New Roman" w:cs="Tahoma"/>
        </w:rPr>
        <w:t xml:space="preserve"> </w:t>
      </w:r>
      <w:commentRangeStart w:id="1"/>
      <w:r w:rsidRPr="004617AE">
        <w:rPr>
          <w:rFonts w:eastAsia="Times New Roman" w:cs="Tahoma"/>
        </w:rPr>
        <w:t>In the Christian faith</w:t>
      </w:r>
      <w:r w:rsidR="00296887">
        <w:rPr>
          <w:rFonts w:eastAsia="Times New Roman" w:cs="Tahoma"/>
        </w:rPr>
        <w:t>,</w:t>
      </w:r>
      <w:r w:rsidRPr="004617AE">
        <w:rPr>
          <w:rFonts w:eastAsia="Times New Roman" w:cs="Tahoma"/>
        </w:rPr>
        <w:t xml:space="preserve"> the methods and the reasons for some actions in the Bible are hard to understand from a modern-day perspective. Many try to explain God’s ways through</w:t>
      </w:r>
      <w:r w:rsidR="004617AE" w:rsidRPr="004617AE">
        <w:rPr>
          <w:rFonts w:eastAsia="Times New Roman" w:cs="Tahoma"/>
        </w:rPr>
        <w:t xml:space="preserve"> an analysis</w:t>
      </w:r>
      <w:r w:rsidRPr="004617AE">
        <w:rPr>
          <w:rFonts w:eastAsia="Times New Roman" w:cs="Tahoma"/>
        </w:rPr>
        <w:t xml:space="preserve"> of God’</w:t>
      </w:r>
      <w:r w:rsidR="004617AE" w:rsidRPr="004617AE">
        <w:rPr>
          <w:rFonts w:eastAsia="Times New Roman" w:cs="Tahoma"/>
        </w:rPr>
        <w:t>s other deci</w:t>
      </w:r>
      <w:r w:rsidR="00296887">
        <w:rPr>
          <w:rFonts w:eastAsia="Times New Roman" w:cs="Tahoma"/>
        </w:rPr>
        <w:t>sions and miracles. However,</w:t>
      </w:r>
      <w:r w:rsidR="004617AE" w:rsidRPr="004617AE">
        <w:rPr>
          <w:rFonts w:eastAsia="Times New Roman" w:cs="Tahoma"/>
        </w:rPr>
        <w:t xml:space="preserve"> some</w:t>
      </w:r>
      <w:r w:rsidR="00296887">
        <w:rPr>
          <w:rFonts w:eastAsia="Times New Roman" w:cs="Tahoma"/>
        </w:rPr>
        <w:t xml:space="preserve"> find</w:t>
      </w:r>
      <w:r w:rsidR="004617AE" w:rsidRPr="004617AE">
        <w:rPr>
          <w:rFonts w:eastAsia="Times New Roman" w:cs="Tahoma"/>
        </w:rPr>
        <w:t xml:space="preserve"> music, art, and poetry are better mediums for one to question God’s actions. For Lord Byron</w:t>
      </w:r>
      <w:r w:rsidR="00296887">
        <w:rPr>
          <w:rFonts w:eastAsia="Times New Roman" w:cs="Tahoma"/>
        </w:rPr>
        <w:t>, poetry is</w:t>
      </w:r>
      <w:r w:rsidR="004617AE" w:rsidRPr="004617AE">
        <w:rPr>
          <w:rFonts w:eastAsia="Times New Roman" w:cs="Tahoma"/>
        </w:rPr>
        <w:t xml:space="preserve"> his medium of choice.  Lord Byron’s poem, </w:t>
      </w:r>
      <w:r w:rsidR="004617AE" w:rsidRPr="004617AE">
        <w:rPr>
          <w:rStyle w:val="apple-style-span"/>
          <w:color w:val="000000"/>
        </w:rPr>
        <w:t xml:space="preserve">"The Destruction of Sennacherib,” uses allusions, rhyming, and figurative language to convey the </w:t>
      </w:r>
      <w:r w:rsidR="00B5056C">
        <w:rPr>
          <w:rStyle w:val="apple-style-span"/>
          <w:color w:val="000000"/>
        </w:rPr>
        <w:t xml:space="preserve">theme of the Christian </w:t>
      </w:r>
      <w:r w:rsidR="004617AE" w:rsidRPr="004617AE">
        <w:rPr>
          <w:rStyle w:val="apple-style-span"/>
          <w:color w:val="000000"/>
        </w:rPr>
        <w:t>God’s universal power a</w:t>
      </w:r>
      <w:r w:rsidR="00B5056C">
        <w:rPr>
          <w:rStyle w:val="apple-style-span"/>
          <w:color w:val="000000"/>
        </w:rPr>
        <w:t xml:space="preserve">gainst all evil. </w:t>
      </w:r>
      <w:commentRangeEnd w:id="1"/>
      <w:r w:rsidR="00CF2AE7">
        <w:rPr>
          <w:rStyle w:val="CommentReference"/>
        </w:rPr>
        <w:commentReference w:id="1"/>
      </w:r>
    </w:p>
    <w:p w:rsidR="001E5257" w:rsidRDefault="00B5056C" w:rsidP="00F80339">
      <w:pPr>
        <w:spacing w:line="480" w:lineRule="auto"/>
        <w:rPr>
          <w:rStyle w:val="apple-converted-space"/>
          <w:color w:val="000000"/>
        </w:rPr>
      </w:pPr>
      <w:r>
        <w:rPr>
          <w:rStyle w:val="apple-converted-space"/>
          <w:color w:val="000000"/>
        </w:rPr>
        <w:tab/>
      </w:r>
      <w:commentRangeStart w:id="2"/>
      <w:r>
        <w:rPr>
          <w:rStyle w:val="apple-converted-space"/>
          <w:color w:val="000000"/>
        </w:rPr>
        <w:t>The device first</w:t>
      </w:r>
      <w:r w:rsidR="004617AE" w:rsidRPr="004617AE">
        <w:rPr>
          <w:rStyle w:val="apple-converted-space"/>
          <w:color w:val="000000"/>
        </w:rPr>
        <w:t xml:space="preserve"> is an allusion </w:t>
      </w:r>
      <w:commentRangeEnd w:id="2"/>
      <w:r w:rsidR="00CF2AE7">
        <w:rPr>
          <w:rStyle w:val="CommentReference"/>
        </w:rPr>
        <w:commentReference w:id="2"/>
      </w:r>
      <w:r w:rsidR="004617AE" w:rsidRPr="004617AE">
        <w:rPr>
          <w:rStyle w:val="apple-converted-space"/>
          <w:color w:val="000000"/>
        </w:rPr>
        <w:t xml:space="preserve">to the story of </w:t>
      </w:r>
      <w:r w:rsidR="004617AE">
        <w:rPr>
          <w:rStyle w:val="apple-converted-space"/>
          <w:color w:val="000000"/>
        </w:rPr>
        <w:t xml:space="preserve">Sennacherib and </w:t>
      </w:r>
      <w:r w:rsidR="00FE625A">
        <w:rPr>
          <w:rStyle w:val="apple-converted-space"/>
          <w:color w:val="000000"/>
        </w:rPr>
        <w:t>his attack on the city of Jerusalem. Sennacherib and his army from Assyria marched into Judea and sent a commander into the city to tell the citizens to surrender and denounce God</w:t>
      </w:r>
      <w:r w:rsidR="0026088B">
        <w:rPr>
          <w:rStyle w:val="apple-converted-space"/>
          <w:color w:val="000000"/>
        </w:rPr>
        <w:t xml:space="preserve"> (John)</w:t>
      </w:r>
      <w:r w:rsidR="00FE625A">
        <w:rPr>
          <w:rStyle w:val="apple-converted-space"/>
          <w:color w:val="000000"/>
        </w:rPr>
        <w:t>. When Hezekiah, the king, heard the new</w:t>
      </w:r>
      <w:commentRangeStart w:id="3"/>
      <w:r w:rsidR="00FE625A">
        <w:rPr>
          <w:rStyle w:val="apple-converted-space"/>
          <w:color w:val="000000"/>
        </w:rPr>
        <w:t>s</w:t>
      </w:r>
      <w:commentRangeEnd w:id="3"/>
      <w:r w:rsidR="00CF2AE7">
        <w:rPr>
          <w:rStyle w:val="CommentReference"/>
        </w:rPr>
        <w:commentReference w:id="3"/>
      </w:r>
      <w:r w:rsidR="00A20FD2" w:rsidRPr="00A20FD2">
        <w:rPr>
          <w:rStyle w:val="apple-converted-space"/>
          <w:color w:val="000000"/>
          <w:highlight w:val="red"/>
          <w:rPrChange w:id="4" w:author="Kayla" w:date="2010-01-07T20:00:00Z">
            <w:rPr>
              <w:rStyle w:val="apple-converted-space"/>
              <w:color w:val="000000"/>
            </w:rPr>
          </w:rPrChange>
        </w:rPr>
        <w:t>,</w:t>
      </w:r>
      <w:r w:rsidR="00FE625A">
        <w:rPr>
          <w:rStyle w:val="apple-converted-space"/>
          <w:color w:val="000000"/>
        </w:rPr>
        <w:t xml:space="preserve"> he began praying to God. </w:t>
      </w:r>
      <w:r w:rsidR="00357076">
        <w:rPr>
          <w:rStyle w:val="apple-converted-space"/>
          <w:color w:val="000000"/>
        </w:rPr>
        <w:t>God told the king not to fear and sent angels to slay the 185,000 men army of Sennacherib</w:t>
      </w:r>
      <w:r w:rsidR="0026088B">
        <w:rPr>
          <w:rStyle w:val="apple-converted-space"/>
          <w:color w:val="000000"/>
        </w:rPr>
        <w:t xml:space="preserve"> (“Sennacherib”).</w:t>
      </w:r>
      <w:r w:rsidR="00357076">
        <w:rPr>
          <w:rStyle w:val="apple-converted-space"/>
          <w:color w:val="000000"/>
        </w:rPr>
        <w:t xml:space="preserve"> Sennacherib returned alone to Assyria, where his two sons killed him. </w:t>
      </w:r>
      <w:r w:rsidR="001E5257">
        <w:rPr>
          <w:rStyle w:val="apple-converted-space"/>
          <w:color w:val="000000"/>
        </w:rPr>
        <w:t>The words “Assyrian” and “spears” in the first stanza help portray the allusion of Sennacherib</w:t>
      </w:r>
      <w:r>
        <w:rPr>
          <w:rStyle w:val="apple-converted-space"/>
          <w:color w:val="000000"/>
        </w:rPr>
        <w:t xml:space="preserve"> by creating an image and </w:t>
      </w:r>
      <w:r w:rsidR="00A20FD2" w:rsidRPr="00A20FD2">
        <w:rPr>
          <w:rStyle w:val="apple-converted-space"/>
          <w:color w:val="000000"/>
          <w:highlight w:val="red"/>
        </w:rPr>
        <w:t>a negative</w:t>
      </w:r>
      <w:r w:rsidR="00A20FD2">
        <w:rPr>
          <w:rStyle w:val="apple-converted-space"/>
          <w:color w:val="000000"/>
        </w:rPr>
        <w:t xml:space="preserve"> </w:t>
      </w:r>
      <w:commentRangeStart w:id="5"/>
      <w:r>
        <w:rPr>
          <w:rStyle w:val="apple-converted-space"/>
          <w:color w:val="000000"/>
        </w:rPr>
        <w:t xml:space="preserve">opinion </w:t>
      </w:r>
      <w:commentRangeEnd w:id="5"/>
      <w:r w:rsidR="00CF2AE7">
        <w:rPr>
          <w:rStyle w:val="CommentReference"/>
        </w:rPr>
        <w:commentReference w:id="5"/>
      </w:r>
      <w:r>
        <w:rPr>
          <w:rStyle w:val="apple-converted-space"/>
          <w:color w:val="000000"/>
        </w:rPr>
        <w:t>of the main character (</w:t>
      </w:r>
      <w:r w:rsidRPr="00A20FD2">
        <w:rPr>
          <w:rStyle w:val="apple-converted-space"/>
          <w:color w:val="000000"/>
          <w:highlight w:val="red"/>
          <w:rPrChange w:id="6" w:author="Kayla" w:date="2010-01-07T20:01:00Z">
            <w:rPr>
              <w:rStyle w:val="apple-converted-space"/>
              <w:color w:val="000000"/>
            </w:rPr>
          </w:rPrChange>
        </w:rPr>
        <w:t>1,3</w:t>
      </w:r>
      <w:r>
        <w:rPr>
          <w:rStyle w:val="apple-converted-space"/>
          <w:color w:val="000000"/>
        </w:rPr>
        <w:t>)</w:t>
      </w:r>
      <w:r w:rsidR="001E5257">
        <w:rPr>
          <w:rStyle w:val="apple-converted-space"/>
          <w:color w:val="000000"/>
        </w:rPr>
        <w:t>. The first stanza tells of how the army approached the city and the manner of the army’s travel. Later in the third stanza, the “Angel of Death” comes and silences the hearts</w:t>
      </w:r>
      <w:r w:rsidR="009E60CE">
        <w:rPr>
          <w:rStyle w:val="apple-converted-space"/>
          <w:color w:val="000000"/>
        </w:rPr>
        <w:t xml:space="preserve"> of the “foe” that once “heaved</w:t>
      </w:r>
      <w:r w:rsidR="001E5257">
        <w:rPr>
          <w:rStyle w:val="apple-converted-space"/>
          <w:color w:val="000000"/>
        </w:rPr>
        <w:t>”</w:t>
      </w:r>
      <w:r w:rsidR="00DD4FDA">
        <w:rPr>
          <w:rStyle w:val="apple-converted-space"/>
          <w:color w:val="000000"/>
        </w:rPr>
        <w:t xml:space="preserve"> </w:t>
      </w:r>
      <w:r w:rsidR="009E60CE">
        <w:rPr>
          <w:rStyle w:val="apple-converted-space"/>
          <w:color w:val="000000"/>
        </w:rPr>
        <w:t>(9-10,</w:t>
      </w:r>
      <w:ins w:id="7" w:author=" " w:date="2009-12-14T08:25:00Z">
        <w:r w:rsidR="00CF2AE7">
          <w:rPr>
            <w:rStyle w:val="apple-converted-space"/>
            <w:color w:val="000000"/>
          </w:rPr>
          <w:t xml:space="preserve"> </w:t>
        </w:r>
      </w:ins>
      <w:r w:rsidR="009E60CE">
        <w:rPr>
          <w:rStyle w:val="apple-converted-space"/>
          <w:color w:val="000000"/>
        </w:rPr>
        <w:t>12).</w:t>
      </w:r>
      <w:r w:rsidR="001E5257">
        <w:rPr>
          <w:rStyle w:val="apple-converted-space"/>
          <w:color w:val="000000"/>
        </w:rPr>
        <w:t xml:space="preserve"> The Angel of Death refers to Gabriel, the archangel the God sent to destroy the army</w:t>
      </w:r>
      <w:r w:rsidR="005809A9">
        <w:rPr>
          <w:rStyle w:val="apple-converted-space"/>
          <w:color w:val="000000"/>
        </w:rPr>
        <w:t xml:space="preserve"> (“Sennacherib”)</w:t>
      </w:r>
      <w:r w:rsidR="001E5257">
        <w:rPr>
          <w:rStyle w:val="apple-converted-space"/>
          <w:color w:val="000000"/>
        </w:rPr>
        <w:t xml:space="preserve">. As the angel passes through the camp of sleeping enemies, the </w:t>
      </w:r>
      <w:commentRangeStart w:id="8"/>
      <w:r w:rsidR="001E5257">
        <w:rPr>
          <w:rStyle w:val="apple-converted-space"/>
          <w:color w:val="000000"/>
        </w:rPr>
        <w:t>sol</w:t>
      </w:r>
      <w:r w:rsidR="001E5257" w:rsidRPr="00A20FD2">
        <w:rPr>
          <w:rStyle w:val="apple-converted-space"/>
          <w:color w:val="000000"/>
          <w:highlight w:val="red"/>
          <w:rPrChange w:id="9" w:author="Kayla" w:date="2010-01-07T20:02:00Z">
            <w:rPr>
              <w:rStyle w:val="apple-converted-space"/>
              <w:color w:val="000000"/>
            </w:rPr>
          </w:rPrChange>
        </w:rPr>
        <w:t>d</w:t>
      </w:r>
      <w:r w:rsidR="00A20FD2" w:rsidRPr="00A20FD2">
        <w:rPr>
          <w:rStyle w:val="apple-converted-space"/>
          <w:color w:val="000000"/>
          <w:highlight w:val="red"/>
          <w:rPrChange w:id="10" w:author="Kayla" w:date="2010-01-07T20:02:00Z">
            <w:rPr>
              <w:rStyle w:val="apple-converted-space"/>
              <w:color w:val="000000"/>
            </w:rPr>
          </w:rPrChange>
        </w:rPr>
        <w:t>i</w:t>
      </w:r>
      <w:r w:rsidR="001E5257" w:rsidRPr="00A20FD2">
        <w:rPr>
          <w:rStyle w:val="apple-converted-space"/>
          <w:color w:val="000000"/>
          <w:highlight w:val="red"/>
          <w:rPrChange w:id="11" w:author="Kayla" w:date="2010-01-07T20:02:00Z">
            <w:rPr>
              <w:rStyle w:val="apple-converted-space"/>
              <w:color w:val="000000"/>
            </w:rPr>
          </w:rPrChange>
        </w:rPr>
        <w:t>e</w:t>
      </w:r>
      <w:r w:rsidR="001E5257">
        <w:rPr>
          <w:rStyle w:val="apple-converted-space"/>
          <w:color w:val="000000"/>
        </w:rPr>
        <w:t xml:space="preserve">rs </w:t>
      </w:r>
      <w:commentRangeEnd w:id="8"/>
      <w:r w:rsidR="00CF2AE7">
        <w:rPr>
          <w:rStyle w:val="CommentReference"/>
        </w:rPr>
        <w:commentReference w:id="8"/>
      </w:r>
      <w:r w:rsidR="003F61D8">
        <w:rPr>
          <w:rStyle w:val="apple-converted-space"/>
          <w:color w:val="000000"/>
        </w:rPr>
        <w:t xml:space="preserve">become chilled and die. Later </w:t>
      </w:r>
      <w:r w:rsidR="009E60CE">
        <w:rPr>
          <w:rStyle w:val="apple-converted-space"/>
          <w:color w:val="000000"/>
        </w:rPr>
        <w:t>in the fifth stanza</w:t>
      </w:r>
      <w:commentRangeStart w:id="12"/>
      <w:r w:rsidR="009E60CE">
        <w:rPr>
          <w:rStyle w:val="apple-converted-space"/>
          <w:color w:val="000000"/>
        </w:rPr>
        <w:t>, the even the</w:t>
      </w:r>
      <w:ins w:id="13" w:author="Kayla" w:date="2010-01-07T20:02:00Z">
        <w:r w:rsidR="00A20FD2">
          <w:rPr>
            <w:rStyle w:val="apple-converted-space"/>
            <w:color w:val="000000"/>
          </w:rPr>
          <w:t xml:space="preserve"> </w:t>
        </w:r>
      </w:ins>
      <w:r w:rsidR="00A20FD2" w:rsidRPr="00A20FD2">
        <w:rPr>
          <w:rStyle w:val="apple-converted-space"/>
          <w:color w:val="000000"/>
          <w:highlight w:val="red"/>
          <w:rPrChange w:id="14" w:author="Kayla" w:date="2010-01-07T20:03:00Z">
            <w:rPr>
              <w:rStyle w:val="apple-converted-space"/>
              <w:color w:val="000000"/>
            </w:rPr>
          </w:rPrChange>
        </w:rPr>
        <w:t>leader of the enemy army</w:t>
      </w:r>
      <w:r w:rsidR="003F61D8" w:rsidRPr="00A20FD2">
        <w:rPr>
          <w:rStyle w:val="apple-converted-space"/>
          <w:color w:val="000000"/>
          <w:highlight w:val="red"/>
          <w:rPrChange w:id="15" w:author="Kayla" w:date="2010-01-07T20:03:00Z">
            <w:rPr>
              <w:rStyle w:val="apple-converted-space"/>
              <w:color w:val="000000"/>
            </w:rPr>
          </w:rPrChange>
        </w:rPr>
        <w:t xml:space="preserve"> </w:t>
      </w:r>
      <w:commentRangeEnd w:id="12"/>
      <w:r w:rsidR="00CF2AE7" w:rsidRPr="00A20FD2">
        <w:rPr>
          <w:rStyle w:val="CommentReference"/>
          <w:highlight w:val="red"/>
          <w:rPrChange w:id="16" w:author="Kayla" w:date="2010-01-07T20:03:00Z">
            <w:rPr>
              <w:rStyle w:val="CommentReference"/>
            </w:rPr>
          </w:rPrChange>
        </w:rPr>
        <w:commentReference w:id="12"/>
      </w:r>
      <w:r w:rsidR="003F61D8">
        <w:rPr>
          <w:rStyle w:val="apple-converted-space"/>
          <w:color w:val="000000"/>
        </w:rPr>
        <w:t>lay</w:t>
      </w:r>
      <w:r w:rsidR="009E60CE">
        <w:rPr>
          <w:rStyle w:val="apple-converted-space"/>
          <w:color w:val="000000"/>
        </w:rPr>
        <w:t>s</w:t>
      </w:r>
      <w:r w:rsidR="003F61D8">
        <w:rPr>
          <w:rStyle w:val="apple-converted-space"/>
          <w:color w:val="000000"/>
        </w:rPr>
        <w:t xml:space="preserve"> i</w:t>
      </w:r>
      <w:r>
        <w:rPr>
          <w:rStyle w:val="apple-converted-space"/>
          <w:color w:val="000000"/>
        </w:rPr>
        <w:t xml:space="preserve">n </w:t>
      </w:r>
      <w:r w:rsidR="009E60CE">
        <w:rPr>
          <w:rStyle w:val="apple-converted-space"/>
          <w:color w:val="000000"/>
        </w:rPr>
        <w:t xml:space="preserve">cold in </w:t>
      </w:r>
      <w:r>
        <w:rPr>
          <w:rStyle w:val="apple-converted-space"/>
          <w:color w:val="000000"/>
        </w:rPr>
        <w:t xml:space="preserve">the </w:t>
      </w:r>
      <w:r w:rsidR="009E60CE">
        <w:rPr>
          <w:rStyle w:val="apple-converted-space"/>
          <w:color w:val="000000"/>
        </w:rPr>
        <w:t>silent</w:t>
      </w:r>
      <w:r>
        <w:rPr>
          <w:rStyle w:val="apple-converted-space"/>
          <w:color w:val="000000"/>
        </w:rPr>
        <w:t>.</w:t>
      </w:r>
      <w:r w:rsidR="003F61D8">
        <w:rPr>
          <w:rStyle w:val="apple-converted-space"/>
          <w:color w:val="000000"/>
        </w:rPr>
        <w:t xml:space="preserve"> The rider refers to Sennacherib who is also the Assyrian in the first stanza. Sennacherib is the last one to be killed. In the silence of his </w:t>
      </w:r>
      <w:r w:rsidR="003F61D8" w:rsidRPr="00A20FD2">
        <w:rPr>
          <w:rStyle w:val="apple-converted-space"/>
          <w:color w:val="000000"/>
          <w:highlight w:val="red"/>
          <w:rPrChange w:id="17" w:author="Kayla" w:date="2010-01-07T20:02:00Z">
            <w:rPr>
              <w:rStyle w:val="apple-converted-space"/>
              <w:color w:val="000000"/>
            </w:rPr>
          </w:rPrChange>
        </w:rPr>
        <w:t>sold</w:t>
      </w:r>
      <w:r w:rsidR="00A20FD2" w:rsidRPr="00A20FD2">
        <w:rPr>
          <w:rStyle w:val="apple-converted-space"/>
          <w:color w:val="000000"/>
          <w:highlight w:val="red"/>
          <w:rPrChange w:id="18" w:author="Kayla" w:date="2010-01-07T20:02:00Z">
            <w:rPr>
              <w:rStyle w:val="apple-converted-space"/>
              <w:color w:val="000000"/>
            </w:rPr>
          </w:rPrChange>
        </w:rPr>
        <w:t>i</w:t>
      </w:r>
      <w:r w:rsidR="003F61D8" w:rsidRPr="00A20FD2">
        <w:rPr>
          <w:rStyle w:val="apple-converted-space"/>
          <w:color w:val="000000"/>
          <w:highlight w:val="red"/>
          <w:rPrChange w:id="19" w:author="Kayla" w:date="2010-01-07T20:02:00Z">
            <w:rPr>
              <w:rStyle w:val="apple-converted-space"/>
              <w:color w:val="000000"/>
            </w:rPr>
          </w:rPrChange>
        </w:rPr>
        <w:t>er’</w:t>
      </w:r>
      <w:r w:rsidR="003F61D8">
        <w:rPr>
          <w:rStyle w:val="apple-converted-space"/>
          <w:color w:val="000000"/>
        </w:rPr>
        <w:t xml:space="preserve">s death, </w:t>
      </w:r>
      <w:r w:rsidR="003F61D8">
        <w:rPr>
          <w:rStyle w:val="apple-converted-space"/>
          <w:color w:val="000000"/>
        </w:rPr>
        <w:lastRenderedPageBreak/>
        <w:t>Sennacherib is punished for his def</w:t>
      </w:r>
      <w:r>
        <w:rPr>
          <w:rStyle w:val="apple-converted-space"/>
          <w:color w:val="000000"/>
        </w:rPr>
        <w:t>iance against God. In the final</w:t>
      </w:r>
      <w:r w:rsidR="003F61D8">
        <w:rPr>
          <w:rStyle w:val="apple-converted-space"/>
          <w:color w:val="000000"/>
        </w:rPr>
        <w:t xml:space="preserve"> stanza, the “idols” are broken in “Baal” and the “Gen</w:t>
      </w:r>
      <w:r>
        <w:rPr>
          <w:rStyle w:val="apple-converted-space"/>
          <w:color w:val="000000"/>
        </w:rPr>
        <w:t>tile” is destroyed by the “Lord</w:t>
      </w:r>
      <w:r w:rsidR="003F61D8">
        <w:rPr>
          <w:rStyle w:val="apple-converted-space"/>
          <w:color w:val="000000"/>
        </w:rPr>
        <w:t>”</w:t>
      </w:r>
      <w:r>
        <w:rPr>
          <w:rStyle w:val="apple-converted-space"/>
          <w:color w:val="000000"/>
        </w:rPr>
        <w:t xml:space="preserve"> (21, 24).</w:t>
      </w:r>
      <w:r w:rsidR="003F61D8">
        <w:rPr>
          <w:rStyle w:val="apple-converted-space"/>
          <w:color w:val="000000"/>
        </w:rPr>
        <w:t xml:space="preserve"> The idols in Baal refer to the religion of the Assyrian people. </w:t>
      </w:r>
      <w:commentRangeStart w:id="20"/>
      <w:r w:rsidR="003F61D8">
        <w:rPr>
          <w:rStyle w:val="apple-converted-space"/>
          <w:color w:val="000000"/>
        </w:rPr>
        <w:t>The idols we</w:t>
      </w:r>
      <w:r w:rsidR="005809A9">
        <w:rPr>
          <w:rStyle w:val="apple-converted-space"/>
          <w:color w:val="000000"/>
        </w:rPr>
        <w:t>re broken because it portrays the idea that God is all-powerful. The destruction also shows the true God to the Assyrians, since they had worshiped many false idols and gods. Finally, t</w:t>
      </w:r>
      <w:r>
        <w:rPr>
          <w:rStyle w:val="apple-converted-space"/>
          <w:color w:val="000000"/>
        </w:rPr>
        <w:t>he G</w:t>
      </w:r>
      <w:r w:rsidR="005809A9">
        <w:rPr>
          <w:rStyle w:val="apple-converted-space"/>
          <w:color w:val="000000"/>
        </w:rPr>
        <w:t xml:space="preserve">entile that is melted by God refers to Sennacherib, whose earthly power and wealth was no match for God’s supremacy. </w:t>
      </w:r>
      <w:r w:rsidR="009E60CE">
        <w:rPr>
          <w:rStyle w:val="apple-converted-space"/>
          <w:color w:val="000000"/>
        </w:rPr>
        <w:t xml:space="preserve">The conclusion of the allusion points to the theme of the poem: no evil force can defeat the work of God. The allusion also has a theme itself which when one puts faith in God, God will provide with protection. </w:t>
      </w:r>
      <w:commentRangeEnd w:id="20"/>
      <w:r w:rsidR="00CF2AE7">
        <w:rPr>
          <w:rStyle w:val="CommentReference"/>
        </w:rPr>
        <w:commentReference w:id="20"/>
      </w:r>
    </w:p>
    <w:p w:rsidR="005809A9" w:rsidRDefault="005809A9" w:rsidP="00F80339">
      <w:pPr>
        <w:spacing w:line="480" w:lineRule="auto"/>
        <w:rPr>
          <w:rStyle w:val="apple-converted-space"/>
          <w:color w:val="000000"/>
        </w:rPr>
      </w:pPr>
      <w:r>
        <w:rPr>
          <w:rStyle w:val="apple-converted-space"/>
          <w:color w:val="000000"/>
        </w:rPr>
        <w:tab/>
        <w:t xml:space="preserve">The </w:t>
      </w:r>
      <w:r w:rsidR="00CF2AE7">
        <w:rPr>
          <w:rStyle w:val="CommentReference"/>
        </w:rPr>
        <w:commentReference w:id="21"/>
      </w:r>
      <w:r>
        <w:rPr>
          <w:rStyle w:val="apple-converted-space"/>
          <w:color w:val="000000"/>
        </w:rPr>
        <w:t xml:space="preserve">rhyming at the ends of </w:t>
      </w:r>
      <w:r w:rsidR="009E60CE">
        <w:rPr>
          <w:rStyle w:val="apple-converted-space"/>
          <w:color w:val="000000"/>
        </w:rPr>
        <w:t xml:space="preserve">the </w:t>
      </w:r>
      <w:r>
        <w:rPr>
          <w:rStyle w:val="apple-converted-space"/>
          <w:color w:val="000000"/>
        </w:rPr>
        <w:t xml:space="preserve">lines helps to strengthen the flow and importance of the allusion.  End rhyming is implemented </w:t>
      </w:r>
      <w:r w:rsidR="009E60CE">
        <w:rPr>
          <w:rStyle w:val="apple-converted-space"/>
          <w:color w:val="000000"/>
        </w:rPr>
        <w:t xml:space="preserve">between </w:t>
      </w:r>
      <w:r w:rsidR="00B06D4C">
        <w:rPr>
          <w:rStyle w:val="apple-converted-space"/>
          <w:color w:val="000000"/>
        </w:rPr>
        <w:t xml:space="preserve">two lines at a time. Each stanza has two sets of end rhyming </w:t>
      </w:r>
      <w:r w:rsidR="00A20FD2" w:rsidRPr="00A20FD2">
        <w:rPr>
          <w:rStyle w:val="apple-converted-space"/>
          <w:color w:val="000000"/>
          <w:highlight w:val="red"/>
          <w:rPrChange w:id="22" w:author="Kayla" w:date="2010-01-07T20:04:00Z">
            <w:rPr>
              <w:rStyle w:val="apple-converted-space"/>
              <w:color w:val="000000"/>
            </w:rPr>
          </w:rPrChange>
        </w:rPr>
        <w:t xml:space="preserve">similar to </w:t>
      </w:r>
      <w:commentRangeStart w:id="23"/>
      <w:del w:id="24" w:author="Kayla" w:date="2010-01-07T20:04:00Z">
        <w:r w:rsidR="00B06D4C" w:rsidRPr="00A20FD2" w:rsidDel="00A20FD2">
          <w:rPr>
            <w:rStyle w:val="apple-converted-space"/>
            <w:color w:val="000000"/>
            <w:highlight w:val="red"/>
            <w:rPrChange w:id="25" w:author="Kayla" w:date="2010-01-07T20:04:00Z">
              <w:rPr>
                <w:rStyle w:val="apple-converted-space"/>
                <w:color w:val="000000"/>
              </w:rPr>
            </w:rPrChange>
          </w:rPr>
          <w:delText>l</w:delText>
        </w:r>
      </w:del>
      <w:r w:rsidR="00B06D4C" w:rsidRPr="00A20FD2">
        <w:rPr>
          <w:rStyle w:val="apple-converted-space"/>
          <w:color w:val="000000"/>
          <w:highlight w:val="red"/>
        </w:rPr>
        <w:t xml:space="preserve"> </w:t>
      </w:r>
      <w:commentRangeEnd w:id="23"/>
      <w:r w:rsidR="00CF2AE7" w:rsidRPr="00A20FD2">
        <w:rPr>
          <w:rStyle w:val="CommentReference"/>
          <w:highlight w:val="red"/>
        </w:rPr>
        <w:commentReference w:id="23"/>
      </w:r>
      <w:r w:rsidR="00B06D4C">
        <w:rPr>
          <w:rStyle w:val="apple-converted-space"/>
          <w:color w:val="000000"/>
        </w:rPr>
        <w:t>two couplets per stanza. For example, in the first stanza lines one and t</w:t>
      </w:r>
      <w:r w:rsidR="009E60CE">
        <w:rPr>
          <w:rStyle w:val="apple-converted-space"/>
          <w:color w:val="000000"/>
        </w:rPr>
        <w:t>wo are a pair of end rhymes along with</w:t>
      </w:r>
      <w:r w:rsidR="00B06D4C">
        <w:rPr>
          <w:rStyle w:val="apple-converted-space"/>
          <w:color w:val="000000"/>
        </w:rPr>
        <w:t xml:space="preserve"> lines three and f</w:t>
      </w:r>
      <w:r w:rsidR="009E60CE">
        <w:rPr>
          <w:rStyle w:val="apple-converted-space"/>
          <w:color w:val="000000"/>
        </w:rPr>
        <w:t>our</w:t>
      </w:r>
      <w:r w:rsidR="00B06D4C">
        <w:rPr>
          <w:rStyle w:val="apple-converted-space"/>
          <w:color w:val="000000"/>
        </w:rPr>
        <w:t>. Mostly</w:t>
      </w:r>
      <w:r w:rsidR="009E60CE">
        <w:rPr>
          <w:rStyle w:val="apple-converted-space"/>
          <w:color w:val="000000"/>
        </w:rPr>
        <w:t>,</w:t>
      </w:r>
      <w:r w:rsidR="00B06D4C">
        <w:rPr>
          <w:rStyle w:val="apple-converted-space"/>
          <w:color w:val="000000"/>
        </w:rPr>
        <w:t xml:space="preserve"> the rhyming is </w:t>
      </w:r>
      <w:commentRangeStart w:id="26"/>
      <w:r w:rsidR="00B06D4C">
        <w:rPr>
          <w:rStyle w:val="apple-converted-space"/>
          <w:color w:val="000000"/>
        </w:rPr>
        <w:t xml:space="preserve">perfect </w:t>
      </w:r>
      <w:commentRangeEnd w:id="26"/>
      <w:r w:rsidR="00CF2AE7">
        <w:rPr>
          <w:rStyle w:val="CommentReference"/>
        </w:rPr>
        <w:commentReference w:id="26"/>
      </w:r>
      <w:r w:rsidR="00A20FD2">
        <w:rPr>
          <w:rStyle w:val="apple-converted-space"/>
          <w:color w:val="000000"/>
        </w:rPr>
        <w:t xml:space="preserve"> </w:t>
      </w:r>
      <w:r w:rsidR="00A20FD2" w:rsidRPr="00A20FD2">
        <w:rPr>
          <w:rStyle w:val="apple-converted-space"/>
          <w:color w:val="000000"/>
          <w:highlight w:val="red"/>
          <w:rPrChange w:id="27" w:author="Kayla" w:date="2010-01-07T20:04:00Z">
            <w:rPr>
              <w:rStyle w:val="apple-converted-space"/>
              <w:color w:val="000000"/>
            </w:rPr>
          </w:rPrChange>
        </w:rPr>
        <w:t>masculine</w:t>
      </w:r>
      <w:r w:rsidR="00A20FD2">
        <w:rPr>
          <w:rStyle w:val="apple-converted-space"/>
          <w:color w:val="000000"/>
        </w:rPr>
        <w:t xml:space="preserve"> </w:t>
      </w:r>
      <w:r w:rsidR="00B06D4C">
        <w:rPr>
          <w:rStyle w:val="apple-converted-space"/>
          <w:color w:val="000000"/>
        </w:rPr>
        <w:t>rhyming such as “blown” and “strown” in lines seven and eight. However, some rhyming pairs rely on homophones for perfect rhyming. In lines twenty and twenty-one “pale” is rhymed with “mail” instead of</w:t>
      </w:r>
      <w:r w:rsidR="009E60CE">
        <w:rPr>
          <w:rStyle w:val="apple-converted-space"/>
          <w:color w:val="000000"/>
        </w:rPr>
        <w:t xml:space="preserve"> the homophone</w:t>
      </w:r>
      <w:r w:rsidR="00B06D4C">
        <w:rPr>
          <w:rStyle w:val="apple-converted-space"/>
          <w:color w:val="000000"/>
        </w:rPr>
        <w:t xml:space="preserve"> “male.” The rhyme relies on the spellings of </w:t>
      </w:r>
      <w:r w:rsidR="009E60CE">
        <w:rPr>
          <w:rStyle w:val="apple-converted-space"/>
          <w:color w:val="000000"/>
        </w:rPr>
        <w:t xml:space="preserve">other </w:t>
      </w:r>
      <w:r w:rsidR="00B06D4C">
        <w:rPr>
          <w:rStyle w:val="apple-converted-space"/>
          <w:color w:val="000000"/>
        </w:rPr>
        <w:t>homophone to provide perfect rhyme without hav</w:t>
      </w:r>
      <w:r w:rsidR="009E60CE">
        <w:rPr>
          <w:rStyle w:val="apple-converted-space"/>
          <w:color w:val="000000"/>
        </w:rPr>
        <w:t>ing to depend on one connotation</w:t>
      </w:r>
      <w:r w:rsidR="00B06D4C">
        <w:rPr>
          <w:rStyle w:val="apple-converted-space"/>
          <w:color w:val="000000"/>
        </w:rPr>
        <w:t xml:space="preserve">. </w:t>
      </w:r>
      <w:r w:rsidR="00AD0B07">
        <w:rPr>
          <w:rStyle w:val="apple-converted-space"/>
          <w:color w:val="000000"/>
        </w:rPr>
        <w:t>The word “male” could have been used in line twenty-one, but for the context of the p</w:t>
      </w:r>
      <w:r w:rsidR="009E60CE">
        <w:rPr>
          <w:rStyle w:val="apple-converted-space"/>
          <w:color w:val="000000"/>
        </w:rPr>
        <w:t>oem, the homophone “mail” fit better</w:t>
      </w:r>
      <w:r w:rsidR="00AD0B07">
        <w:rPr>
          <w:rStyle w:val="apple-converted-space"/>
          <w:color w:val="000000"/>
        </w:rPr>
        <w:t xml:space="preserve">. The rhyming remains the same, yet the meaning and spelling of the sound changes. The </w:t>
      </w:r>
      <w:r w:rsidR="00B5056C">
        <w:rPr>
          <w:rStyle w:val="apple-converted-space"/>
          <w:color w:val="000000"/>
        </w:rPr>
        <w:t>assonance</w:t>
      </w:r>
      <w:r w:rsidR="00AD0B07">
        <w:rPr>
          <w:rStyle w:val="apple-converted-space"/>
          <w:color w:val="000000"/>
        </w:rPr>
        <w:t xml:space="preserve"> is used primarily to provide a sense of legitimacy to the story of the poem. </w:t>
      </w:r>
      <w:commentRangeStart w:id="28"/>
      <w:r w:rsidR="00AD0B07">
        <w:rPr>
          <w:rStyle w:val="apple-converted-space"/>
          <w:color w:val="000000"/>
        </w:rPr>
        <w:t>The rhyming lets the story flow and softens the death and destruction of the story without losing the overall theme</w:t>
      </w:r>
      <w:r w:rsidR="00B5056C">
        <w:rPr>
          <w:rStyle w:val="apple-converted-space"/>
          <w:color w:val="000000"/>
        </w:rPr>
        <w:t xml:space="preserve"> of an invincible God in</w:t>
      </w:r>
      <w:r w:rsidR="00AD0B07">
        <w:rPr>
          <w:rStyle w:val="apple-converted-space"/>
          <w:color w:val="000000"/>
        </w:rPr>
        <w:t xml:space="preserve"> the poem</w:t>
      </w:r>
      <w:commentRangeEnd w:id="28"/>
      <w:r w:rsidR="00CF2AE7">
        <w:rPr>
          <w:rStyle w:val="CommentReference"/>
        </w:rPr>
        <w:commentReference w:id="28"/>
      </w:r>
      <w:r w:rsidR="00AD0B07">
        <w:rPr>
          <w:rStyle w:val="apple-converted-space"/>
          <w:color w:val="000000"/>
        </w:rPr>
        <w:t xml:space="preserve">. Without the end rhyming the emphases of the lines would fall on the scenes of death and not the ends of the lines. </w:t>
      </w:r>
    </w:p>
    <w:p w:rsidR="00B9063C" w:rsidRDefault="00AD0B07" w:rsidP="00F80339">
      <w:pPr>
        <w:spacing w:line="480" w:lineRule="auto"/>
        <w:rPr>
          <w:rStyle w:val="apple-converted-space"/>
          <w:color w:val="000000"/>
        </w:rPr>
      </w:pPr>
      <w:r>
        <w:rPr>
          <w:rStyle w:val="apple-converted-space"/>
          <w:color w:val="000000"/>
        </w:rPr>
        <w:tab/>
        <w:t>In addition to end rhyming, the poem implies figurative language to further describe th</w:t>
      </w:r>
      <w:r w:rsidR="00176230">
        <w:rPr>
          <w:rStyle w:val="apple-converted-space"/>
          <w:color w:val="000000"/>
        </w:rPr>
        <w:t>e detai</w:t>
      </w:r>
      <w:r w:rsidR="00296887">
        <w:rPr>
          <w:rStyle w:val="apple-converted-space"/>
          <w:color w:val="000000"/>
        </w:rPr>
        <w:t>ls of the allusion. In line one</w:t>
      </w:r>
      <w:r w:rsidR="00176230">
        <w:rPr>
          <w:rStyle w:val="apple-converted-space"/>
          <w:color w:val="000000"/>
        </w:rPr>
        <w:t xml:space="preserve"> the “Assyrian” is being compared to a “wolf” through the use of a simile. The </w:t>
      </w:r>
      <w:r w:rsidR="00176230" w:rsidRPr="00A20FD2">
        <w:rPr>
          <w:rStyle w:val="apple-converted-space"/>
          <w:color w:val="000000"/>
          <w:highlight w:val="red"/>
          <w:rPrChange w:id="29" w:author="Kayla" w:date="2010-01-07T20:05:00Z">
            <w:rPr>
              <w:rStyle w:val="apple-converted-space"/>
              <w:color w:val="000000"/>
            </w:rPr>
          </w:rPrChange>
        </w:rPr>
        <w:t xml:space="preserve">word wolf </w:t>
      </w:r>
      <w:r w:rsidR="00CF2AE7" w:rsidRPr="00A20FD2">
        <w:rPr>
          <w:rStyle w:val="apple-converted-space"/>
          <w:color w:val="000000"/>
          <w:highlight w:val="red"/>
          <w:rPrChange w:id="30" w:author="Kayla" w:date="2010-01-07T20:05:00Z">
            <w:rPr>
              <w:rStyle w:val="apple-converted-space"/>
              <w:color w:val="000000"/>
            </w:rPr>
          </w:rPrChange>
        </w:rPr>
        <w:t>implies</w:t>
      </w:r>
      <w:r w:rsidR="009E60CE" w:rsidRPr="00A20FD2">
        <w:rPr>
          <w:rStyle w:val="apple-converted-space"/>
          <w:color w:val="000000"/>
          <w:highlight w:val="red"/>
          <w:rPrChange w:id="31" w:author="Kayla" w:date="2010-01-07T20:05:00Z">
            <w:rPr>
              <w:rStyle w:val="apple-converted-space"/>
              <w:color w:val="000000"/>
            </w:rPr>
          </w:rPrChange>
        </w:rPr>
        <w:t xml:space="preserve"> a cunning</w:t>
      </w:r>
      <w:r w:rsidR="009E60CE">
        <w:rPr>
          <w:rStyle w:val="apple-converted-space"/>
          <w:color w:val="000000"/>
        </w:rPr>
        <w:t xml:space="preserve">, </w:t>
      </w:r>
      <w:r w:rsidR="00176230">
        <w:rPr>
          <w:rStyle w:val="apple-converted-space"/>
          <w:color w:val="000000"/>
        </w:rPr>
        <w:t xml:space="preserve">vicious </w:t>
      </w:r>
      <w:r w:rsidR="009E60CE">
        <w:rPr>
          <w:rStyle w:val="apple-converted-space"/>
          <w:color w:val="000000"/>
        </w:rPr>
        <w:t xml:space="preserve">and antichristian </w:t>
      </w:r>
      <w:r w:rsidR="00176230">
        <w:rPr>
          <w:rStyle w:val="apple-converted-space"/>
          <w:color w:val="000000"/>
        </w:rPr>
        <w:t xml:space="preserve">animal that conquers the innocent and meek.  The </w:t>
      </w:r>
      <w:r w:rsidR="00176230">
        <w:rPr>
          <w:rStyle w:val="apple-converted-space"/>
          <w:color w:val="000000"/>
        </w:rPr>
        <w:lastRenderedPageBreak/>
        <w:t>second stanza uses the similes about the seasons to show the change in the power of the army. In lines five through six, the army is compared to summer</w:t>
      </w:r>
      <w:r w:rsidR="00B9063C">
        <w:rPr>
          <w:rStyle w:val="apple-converted-space"/>
          <w:color w:val="000000"/>
        </w:rPr>
        <w:t>. At the beginning of the year the temperatures are cold and gradually get warmer until summer when the temperature peak</w:t>
      </w:r>
      <w:commentRangeStart w:id="32"/>
      <w:r w:rsidR="00B9063C">
        <w:rPr>
          <w:rStyle w:val="apple-converted-space"/>
          <w:color w:val="000000"/>
        </w:rPr>
        <w:t>.</w:t>
      </w:r>
      <w:commentRangeEnd w:id="32"/>
      <w:r w:rsidR="00CF2AE7">
        <w:rPr>
          <w:rStyle w:val="CommentReference"/>
        </w:rPr>
        <w:commentReference w:id="32"/>
      </w:r>
      <w:r w:rsidR="00B9063C">
        <w:rPr>
          <w:rStyle w:val="apple-converted-space"/>
          <w:color w:val="000000"/>
        </w:rPr>
        <w:t xml:space="preserve"> Similar to the force of the army as time goes by the army conquers more land and becomes stronger.</w:t>
      </w:r>
      <w:r w:rsidR="00B15BC0">
        <w:rPr>
          <w:rStyle w:val="apple-converted-space"/>
          <w:color w:val="000000"/>
        </w:rPr>
        <w:t xml:space="preserve"> Eventually, the strength of</w:t>
      </w:r>
      <w:r w:rsidR="00B9063C">
        <w:rPr>
          <w:rStyle w:val="apple-converted-space"/>
          <w:color w:val="000000"/>
        </w:rPr>
        <w:t xml:space="preserve"> Sennacherib peak</w:t>
      </w:r>
      <w:r w:rsidR="00B15BC0">
        <w:rPr>
          <w:rStyle w:val="apple-converted-space"/>
          <w:color w:val="000000"/>
        </w:rPr>
        <w:t>s</w:t>
      </w:r>
      <w:r w:rsidR="00B9063C">
        <w:rPr>
          <w:rStyle w:val="apple-converted-space"/>
          <w:color w:val="000000"/>
        </w:rPr>
        <w:t xml:space="preserve"> and begins to decrease like the temperature in the autumn. The final simile occurs in the last two lines of the poem. This simile compares the “Gentile” to “snow.” A </w:t>
      </w:r>
      <w:commentRangeStart w:id="33"/>
      <w:r w:rsidR="00B9063C">
        <w:rPr>
          <w:rStyle w:val="apple-converted-space"/>
          <w:color w:val="000000"/>
        </w:rPr>
        <w:t xml:space="preserve">gentile </w:t>
      </w:r>
      <w:commentRangeEnd w:id="33"/>
      <w:r w:rsidR="00CF2AE7">
        <w:rPr>
          <w:rStyle w:val="CommentReference"/>
        </w:rPr>
        <w:commentReference w:id="33"/>
      </w:r>
      <w:r w:rsidR="00B9063C">
        <w:rPr>
          <w:rStyle w:val="apple-converted-space"/>
          <w:color w:val="000000"/>
        </w:rPr>
        <w:t>is one who does not believe in God which</w:t>
      </w:r>
      <w:r w:rsidR="00DD4FDA">
        <w:rPr>
          <w:rStyle w:val="apple-converted-space"/>
          <w:color w:val="000000"/>
        </w:rPr>
        <w:t>,</w:t>
      </w:r>
      <w:r w:rsidR="00B9063C">
        <w:rPr>
          <w:rStyle w:val="apple-converted-space"/>
          <w:color w:val="000000"/>
        </w:rPr>
        <w:t xml:space="preserve"> in this case</w:t>
      </w:r>
      <w:r w:rsidR="00DD4FDA">
        <w:rPr>
          <w:rStyle w:val="apple-converted-space"/>
          <w:color w:val="000000"/>
        </w:rPr>
        <w:t>,</w:t>
      </w:r>
      <w:r w:rsidR="00B9063C">
        <w:rPr>
          <w:rStyle w:val="apple-converted-space"/>
          <w:color w:val="000000"/>
        </w:rPr>
        <w:t xml:space="preserve"> refers to Sennacherib. Sennacherib, who at one time was very powerful on Earth, is destroyed just as easily as </w:t>
      </w:r>
      <w:r w:rsidR="00C478A8">
        <w:rPr>
          <w:rStyle w:val="apple-converted-space"/>
          <w:color w:val="000000"/>
        </w:rPr>
        <w:t xml:space="preserve">snow in the sun. The poem only implicates similes when </w:t>
      </w:r>
      <w:r w:rsidR="00B15BC0">
        <w:rPr>
          <w:rStyle w:val="apple-converted-space"/>
          <w:color w:val="000000"/>
        </w:rPr>
        <w:t>describing Sennacherib. This occurrence ma</w:t>
      </w:r>
      <w:r w:rsidR="00C478A8">
        <w:rPr>
          <w:rStyle w:val="apple-converted-space"/>
          <w:color w:val="000000"/>
        </w:rPr>
        <w:t xml:space="preserve">y be due to the idea that similes are the weakest forms of figurative language parallel to Sennacherib being weaker than God. </w:t>
      </w:r>
      <w:r w:rsidR="00B9063C">
        <w:rPr>
          <w:rStyle w:val="apple-converted-space"/>
          <w:color w:val="000000"/>
        </w:rPr>
        <w:t xml:space="preserve">Utilizing the similes from previous stanzas, the last simile also contributes to the </w:t>
      </w:r>
      <w:r w:rsidR="00C478A8">
        <w:rPr>
          <w:rStyle w:val="apple-converted-space"/>
          <w:color w:val="000000"/>
        </w:rPr>
        <w:t xml:space="preserve">seasons. During the winter snow accumulates like the bodies after the angels’ massacre. However, in the spring the bodies disappear like the snow without leaving an impact or a mark on the world. Similar to the way the seasons dispose of snow, God eliminates the evil on his Earth to cleanse the world from evil. </w:t>
      </w:r>
    </w:p>
    <w:p w:rsidR="00C478A8" w:rsidRPr="001E5257" w:rsidRDefault="00C478A8" w:rsidP="00F80339">
      <w:pPr>
        <w:spacing w:line="480" w:lineRule="auto"/>
        <w:rPr>
          <w:color w:val="000000"/>
        </w:rPr>
      </w:pPr>
      <w:r>
        <w:rPr>
          <w:rStyle w:val="apple-converted-space"/>
          <w:color w:val="000000"/>
        </w:rPr>
        <w:tab/>
        <w:t xml:space="preserve">Karma is the idea that </w:t>
      </w:r>
      <w:r w:rsidR="00DD4FDA">
        <w:rPr>
          <w:rStyle w:val="apple-converted-space"/>
          <w:color w:val="000000"/>
        </w:rPr>
        <w:t>the morals behind a decision can affect</w:t>
      </w:r>
      <w:r w:rsidR="00F80339">
        <w:rPr>
          <w:rStyle w:val="apple-converted-space"/>
          <w:color w:val="000000"/>
        </w:rPr>
        <w:t xml:space="preserve"> </w:t>
      </w:r>
      <w:r w:rsidR="00DD4FDA">
        <w:rPr>
          <w:rStyle w:val="apple-converted-space"/>
          <w:color w:val="000000"/>
        </w:rPr>
        <w:t xml:space="preserve">the fate of </w:t>
      </w:r>
      <w:r w:rsidR="00F80339">
        <w:rPr>
          <w:rStyle w:val="apple-converted-space"/>
          <w:color w:val="000000"/>
        </w:rPr>
        <w:t>ones on life. In the “Destructio</w:t>
      </w:r>
      <w:r w:rsidR="00DD4FDA">
        <w:rPr>
          <w:rStyle w:val="apple-converted-space"/>
          <w:color w:val="000000"/>
        </w:rPr>
        <w:t xml:space="preserve">n of Sennacherib,” </w:t>
      </w:r>
      <w:r w:rsidR="00F80339">
        <w:rPr>
          <w:rStyle w:val="apple-converted-space"/>
          <w:color w:val="000000"/>
        </w:rPr>
        <w:t xml:space="preserve">one’s decisions coming back to haunt one’s life is illustrated through the allusion of Sennacherib. </w:t>
      </w:r>
      <w:r w:rsidR="00DD4FDA">
        <w:rPr>
          <w:rStyle w:val="apple-converted-space"/>
          <w:color w:val="000000"/>
        </w:rPr>
        <w:t xml:space="preserve">The utilization of rhyming and figurative language emphasizes certain aspects of the poem and creates imagery for the allusion. </w:t>
      </w:r>
      <w:r w:rsidR="00F80339">
        <w:rPr>
          <w:rStyle w:val="apple-converted-space"/>
          <w:color w:val="000000"/>
        </w:rPr>
        <w:t xml:space="preserve">The poem portrays the story and </w:t>
      </w:r>
      <w:r w:rsidR="00DD4FDA">
        <w:rPr>
          <w:rStyle w:val="apple-converted-space"/>
          <w:color w:val="000000"/>
        </w:rPr>
        <w:t>highlights the idea of God using</w:t>
      </w:r>
      <w:r w:rsidR="00F80339">
        <w:rPr>
          <w:rStyle w:val="apple-converted-space"/>
          <w:color w:val="000000"/>
        </w:rPr>
        <w:t xml:space="preserve"> Karma to punish others for their evils. </w:t>
      </w:r>
    </w:p>
    <w:p w:rsidR="003323BF" w:rsidRPr="004617AE" w:rsidRDefault="003323BF" w:rsidP="003323BF">
      <w:pPr>
        <w:jc w:val="center"/>
        <w:rPr>
          <w:rFonts w:eastAsia="Times New Roman" w:cs="Tahoma"/>
        </w:rPr>
      </w:pPr>
    </w:p>
    <w:p w:rsidR="00F80339" w:rsidRDefault="00F80339" w:rsidP="003323BF">
      <w:pPr>
        <w:rPr>
          <w:rFonts w:eastAsia="Times New Roman" w:cs="Tahoma"/>
        </w:rPr>
      </w:pPr>
      <w:r>
        <w:rPr>
          <w:rFonts w:eastAsia="Times New Roman" w:cs="Tahoma"/>
        </w:rPr>
        <w:br w:type="page"/>
      </w:r>
    </w:p>
    <w:p w:rsidR="003323BF" w:rsidRPr="00F80339" w:rsidRDefault="003323BF" w:rsidP="00AE1479">
      <w:pPr>
        <w:spacing w:line="480" w:lineRule="auto"/>
        <w:jc w:val="center"/>
        <w:rPr>
          <w:rFonts w:eastAsia="Times New Roman" w:cs="Tahoma"/>
        </w:rPr>
      </w:pPr>
      <w:r w:rsidRPr="00F80339">
        <w:rPr>
          <w:rFonts w:eastAsia="Times New Roman" w:cs="Tahoma"/>
        </w:rPr>
        <w:t>Works Cited</w:t>
      </w:r>
    </w:p>
    <w:p w:rsidR="00296887" w:rsidRDefault="00296887" w:rsidP="00296887">
      <w:pPr>
        <w:spacing w:line="480" w:lineRule="auto"/>
      </w:pPr>
      <w:r>
        <w:t xml:space="preserve">Byron, Lord. “The Destruction of Sennacherib.”  </w:t>
      </w:r>
      <w:r w:rsidRPr="0080615D">
        <w:rPr>
          <w:u w:val="single"/>
        </w:rPr>
        <w:t>Perrine’s Literature Structure, Sound and Sense</w:t>
      </w:r>
      <w:r>
        <w:t xml:space="preserve">. Ed.  </w:t>
      </w:r>
    </w:p>
    <w:p w:rsidR="00296887" w:rsidRPr="00296887" w:rsidRDefault="00296887" w:rsidP="00296887">
      <w:pPr>
        <w:spacing w:line="480" w:lineRule="auto"/>
        <w:ind w:firstLine="720"/>
      </w:pPr>
      <w:r>
        <w:t xml:space="preserve">Thomas  R. Arp and Greg Johnson. Boston: Thomson Higher Education, 2006. 141-159. </w:t>
      </w:r>
    </w:p>
    <w:p w:rsidR="00471F43" w:rsidRPr="00AE1479" w:rsidRDefault="003323BF" w:rsidP="00AE1479">
      <w:pPr>
        <w:spacing w:line="480" w:lineRule="auto"/>
        <w:rPr>
          <w:rFonts w:eastAsia="Times New Roman" w:cs="Tahoma"/>
        </w:rPr>
      </w:pPr>
      <w:r w:rsidRPr="00F80339">
        <w:rPr>
          <w:rFonts w:eastAsia="Times New Roman" w:cs="Tahoma"/>
        </w:rPr>
        <w:t>J</w:t>
      </w:r>
      <w:r w:rsidRPr="003323BF">
        <w:rPr>
          <w:rFonts w:eastAsia="Times New Roman" w:cs="Tahoma"/>
        </w:rPr>
        <w:t>ohn A. Brinkman "Sennacherib"  </w:t>
      </w:r>
      <w:r w:rsidRPr="003323BF">
        <w:rPr>
          <w:rFonts w:eastAsia="Times New Roman" w:cs="Tahoma"/>
          <w:i/>
          <w:iCs/>
        </w:rPr>
        <w:t>The Oxford Guide to People and Places of the Bible</w:t>
      </w:r>
      <w:r w:rsidRPr="003323BF">
        <w:rPr>
          <w:rFonts w:eastAsia="Times New Roman" w:cs="Tahoma"/>
        </w:rPr>
        <w:t xml:space="preserve">. Ed. Bruce </w:t>
      </w:r>
      <w:r w:rsidR="0026088B" w:rsidRPr="00F80339">
        <w:rPr>
          <w:rFonts w:eastAsia="Times New Roman" w:cs="Tahoma"/>
        </w:rPr>
        <w:t>M.</w:t>
      </w:r>
      <w:r w:rsidR="0026088B" w:rsidRPr="00F80339">
        <w:rPr>
          <w:rFonts w:eastAsia="Times New Roman" w:cs="Tahoma"/>
        </w:rPr>
        <w:tab/>
      </w:r>
      <w:r w:rsidRPr="003323BF">
        <w:rPr>
          <w:rFonts w:eastAsia="Times New Roman" w:cs="Tahoma"/>
        </w:rPr>
        <w:t>Metzger and Michael D. Coogan. Oxford University Press, 2001.</w:t>
      </w:r>
      <w:r w:rsidRPr="00F80339">
        <w:rPr>
          <w:rFonts w:eastAsia="Times New Roman" w:cs="Tahoma"/>
        </w:rPr>
        <w:t> </w:t>
      </w:r>
      <w:r w:rsidRPr="003323BF">
        <w:rPr>
          <w:rFonts w:eastAsia="Times New Roman" w:cs="Tahoma"/>
          <w:i/>
          <w:iCs/>
        </w:rPr>
        <w:t>Oxford Reference Online</w:t>
      </w:r>
      <w:r w:rsidR="0026088B" w:rsidRPr="00F80339">
        <w:rPr>
          <w:rFonts w:eastAsia="Times New Roman" w:cs="Tahoma"/>
        </w:rPr>
        <w:t>. Oxford</w:t>
      </w:r>
      <w:r w:rsidR="0026088B" w:rsidRPr="00F80339">
        <w:rPr>
          <w:rFonts w:eastAsia="Times New Roman" w:cs="Tahoma"/>
        </w:rPr>
        <w:tab/>
      </w:r>
      <w:r w:rsidRPr="003323BF">
        <w:rPr>
          <w:rFonts w:eastAsia="Times New Roman" w:cs="Tahoma"/>
        </w:rPr>
        <w:t>University Press.  Erie County P</w:t>
      </w:r>
      <w:r w:rsidR="0026088B" w:rsidRPr="00F80339">
        <w:rPr>
          <w:rFonts w:eastAsia="Times New Roman" w:cs="Tahoma"/>
        </w:rPr>
        <w:t xml:space="preserve">ublic Library (IP).  9 December </w:t>
      </w:r>
      <w:r w:rsidRPr="003323BF">
        <w:rPr>
          <w:rFonts w:eastAsia="Times New Roman" w:cs="Tahoma"/>
        </w:rPr>
        <w:t>2009  </w:t>
      </w:r>
      <w:r w:rsidR="0026088B" w:rsidRPr="00F80339">
        <w:rPr>
          <w:rFonts w:eastAsia="Times New Roman" w:cs="Tahoma"/>
        </w:rPr>
        <w:tab/>
      </w:r>
      <w:r w:rsidRPr="003323BF">
        <w:rPr>
          <w:rFonts w:eastAsia="Times New Roman" w:cs="Tahoma"/>
        </w:rPr>
        <w:t>&lt;http://www.oxfordreference.com/views/ENTRY.html?subview=Main&amp;entry=t97.e295&gt;</w:t>
      </w:r>
    </w:p>
    <w:p w:rsidR="003323BF" w:rsidRPr="00F80339" w:rsidRDefault="00357076" w:rsidP="00AE1479">
      <w:pPr>
        <w:spacing w:line="480" w:lineRule="auto"/>
      </w:pPr>
      <w:r w:rsidRPr="00F80339">
        <w:t xml:space="preserve">“Sennacherib.” </w:t>
      </w:r>
      <w:r w:rsidRPr="00F80339">
        <w:rPr>
          <w:u w:val="single"/>
        </w:rPr>
        <w:t>Wikapedia</w:t>
      </w:r>
      <w:r w:rsidRPr="00F80339">
        <w:t>. 2009. 9 Dec. 2009. &lt;</w:t>
      </w:r>
      <w:hyperlink r:id="rId8" w:history="1">
        <w:r w:rsidRPr="00F80339">
          <w:rPr>
            <w:rStyle w:val="Hyperlink"/>
            <w:color w:val="auto"/>
            <w:u w:val="none"/>
          </w:rPr>
          <w:t>http://en.wikipedia.org/wiki/Sennacherib</w:t>
        </w:r>
      </w:hyperlink>
      <w:r w:rsidRPr="00F80339">
        <w:t>&gt;.</w:t>
      </w:r>
    </w:p>
    <w:p w:rsidR="003323BF" w:rsidRPr="00F80339" w:rsidRDefault="00CF2AE7" w:rsidP="00AE1479">
      <w:pPr>
        <w:spacing w:line="480" w:lineRule="auto"/>
      </w:pPr>
      <w:ins w:id="34" w:author=" " w:date="2009-12-14T08:29: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o:ole="">
              <v:imagedata r:id="rId9" o:title=""/>
            </v:shape>
            <o:OLEObject Type="Embed" ProgID="Excel.Sheet.12" ShapeID="_x0000_i1025" DrawAspect="Content" ObjectID="_1324399993" r:id="rId10"/>
          </w:object>
        </w:r>
      </w:ins>
    </w:p>
    <w:sectPr w:rsidR="003323BF" w:rsidRPr="00F80339" w:rsidSect="00AE1479">
      <w:head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2-14T08:23:00Z" w:initials="MSOffice">
    <w:p w:rsidR="00CF2AE7" w:rsidRDefault="00CF2AE7">
      <w:pPr>
        <w:pStyle w:val="CommentText"/>
      </w:pPr>
      <w:r>
        <w:rPr>
          <w:rStyle w:val="CommentReference"/>
        </w:rPr>
        <w:annotationRef/>
      </w:r>
      <w:r>
        <w:t>very interesting title—somewhat ironic</w:t>
      </w:r>
    </w:p>
  </w:comment>
  <w:comment w:id="1" w:author=" " w:date="2009-12-14T08:23:00Z" w:initials="MSOffice">
    <w:p w:rsidR="00CF2AE7" w:rsidRDefault="00CF2AE7">
      <w:pPr>
        <w:pStyle w:val="CommentText"/>
      </w:pPr>
      <w:r>
        <w:rPr>
          <w:rStyle w:val="CommentReference"/>
        </w:rPr>
        <w:annotationRef/>
      </w:r>
      <w:r>
        <w:t>great introduction; very concise and effecient</w:t>
      </w:r>
    </w:p>
  </w:comment>
  <w:comment w:id="2" w:author=" " w:date="2009-12-14T08:23:00Z" w:initials="MSOffice">
    <w:p w:rsidR="00CF2AE7" w:rsidRDefault="00CF2AE7">
      <w:pPr>
        <w:pStyle w:val="CommentText"/>
      </w:pPr>
      <w:r>
        <w:rPr>
          <w:rStyle w:val="CommentReference"/>
        </w:rPr>
        <w:annotationRef/>
      </w:r>
      <w:r>
        <w:t>9.3</w:t>
      </w:r>
    </w:p>
  </w:comment>
  <w:comment w:id="3" w:author=" " w:date="2009-12-14T08:25:00Z" w:initials="MSOffice">
    <w:p w:rsidR="00CF2AE7" w:rsidRDefault="00CF2AE7">
      <w:pPr>
        <w:pStyle w:val="CommentText"/>
      </w:pPr>
      <w:r>
        <w:rPr>
          <w:rStyle w:val="CommentReference"/>
        </w:rPr>
        <w:annotationRef/>
      </w:r>
      <w:r>
        <w:t>5.4</w:t>
      </w:r>
    </w:p>
  </w:comment>
  <w:comment w:id="5" w:author=" " w:date="2009-12-14T08:25:00Z" w:initials="MSOffice">
    <w:p w:rsidR="00CF2AE7" w:rsidRDefault="00CF2AE7">
      <w:pPr>
        <w:pStyle w:val="CommentText"/>
      </w:pPr>
      <w:r>
        <w:rPr>
          <w:rStyle w:val="CommentReference"/>
        </w:rPr>
        <w:annotationRef/>
      </w:r>
      <w:r>
        <w:t>explain…what was the opinion…don’t keep it a secret</w:t>
      </w:r>
    </w:p>
  </w:comment>
  <w:comment w:id="8" w:author=" " w:date="2009-12-14T08:26:00Z" w:initials="MSOffice">
    <w:p w:rsidR="00CF2AE7" w:rsidRDefault="00CF2AE7">
      <w:pPr>
        <w:pStyle w:val="CommentText"/>
      </w:pPr>
      <w:r>
        <w:rPr>
          <w:rStyle w:val="CommentReference"/>
        </w:rPr>
        <w:annotationRef/>
      </w:r>
      <w:r>
        <w:t>sp</w:t>
      </w:r>
    </w:p>
  </w:comment>
  <w:comment w:id="12" w:author=" " w:date="2009-12-14T08:26:00Z" w:initials="MSOffice">
    <w:p w:rsidR="00CF2AE7" w:rsidRDefault="00CF2AE7">
      <w:pPr>
        <w:pStyle w:val="CommentText"/>
      </w:pPr>
      <w:r>
        <w:rPr>
          <w:rStyle w:val="CommentReference"/>
        </w:rPr>
        <w:annotationRef/>
      </w:r>
      <w:r>
        <w:t>?</w:t>
      </w:r>
    </w:p>
  </w:comment>
  <w:comment w:id="20" w:author=" " w:date="2009-12-14T08:26:00Z" w:initials="MSOffice">
    <w:p w:rsidR="00CF2AE7" w:rsidRDefault="00CF2AE7">
      <w:pPr>
        <w:pStyle w:val="CommentText"/>
      </w:pPr>
      <w:r>
        <w:rPr>
          <w:rStyle w:val="CommentReference"/>
        </w:rPr>
        <w:annotationRef/>
      </w:r>
      <w:r>
        <w:t>good analysis</w:t>
      </w:r>
    </w:p>
  </w:comment>
  <w:comment w:id="21" w:author=" " w:date="2009-12-14T08:26:00Z" w:initials="MSOffice">
    <w:p w:rsidR="00CF2AE7" w:rsidRDefault="00CF2AE7">
      <w:pPr>
        <w:pStyle w:val="CommentText"/>
      </w:pPr>
      <w:r>
        <w:rPr>
          <w:rStyle w:val="CommentReference"/>
        </w:rPr>
        <w:annotationRef/>
      </w:r>
      <w:r>
        <w:t>If you don’t remove it, it is unnecessary p.v.</w:t>
      </w:r>
    </w:p>
  </w:comment>
  <w:comment w:id="23" w:author=" " w:date="2009-12-14T08:27:00Z" w:initials="MSOffice">
    <w:p w:rsidR="00CF2AE7" w:rsidRDefault="00CF2AE7">
      <w:pPr>
        <w:pStyle w:val="CommentText"/>
      </w:pPr>
      <w:r>
        <w:rPr>
          <w:rStyle w:val="CommentReference"/>
        </w:rPr>
        <w:annotationRef/>
      </w:r>
      <w:r>
        <w:t>Is it “like” it, or is it a couplet?</w:t>
      </w:r>
    </w:p>
  </w:comment>
  <w:comment w:id="26" w:author=" " w:date="2009-12-14T08:27:00Z" w:initials="MSOffice">
    <w:p w:rsidR="00CF2AE7" w:rsidRDefault="00CF2AE7">
      <w:pPr>
        <w:pStyle w:val="CommentText"/>
      </w:pPr>
      <w:r>
        <w:rPr>
          <w:rStyle w:val="CommentReference"/>
        </w:rPr>
        <w:annotationRef/>
      </w:r>
      <w:r>
        <w:t>masculine or feminine?</w:t>
      </w:r>
    </w:p>
  </w:comment>
  <w:comment w:id="28" w:author=" " w:date="2009-12-14T08:28:00Z" w:initials="MSOffice">
    <w:p w:rsidR="00CF2AE7" w:rsidRDefault="00CF2AE7">
      <w:pPr>
        <w:pStyle w:val="CommentText"/>
      </w:pPr>
      <w:r>
        <w:rPr>
          <w:rStyle w:val="CommentReference"/>
        </w:rPr>
        <w:annotationRef/>
      </w:r>
      <w:r>
        <w:t>well put</w:t>
      </w:r>
    </w:p>
  </w:comment>
  <w:comment w:id="32" w:author=" " w:date="2009-12-14T08:29:00Z" w:initials="MSOffice">
    <w:p w:rsidR="00CF2AE7" w:rsidRDefault="00CF2AE7">
      <w:pPr>
        <w:pStyle w:val="CommentText"/>
      </w:pPr>
      <w:r>
        <w:rPr>
          <w:rStyle w:val="CommentReference"/>
        </w:rPr>
        <w:annotationRef/>
      </w:r>
      <w:r>
        <w:t>nice analysis</w:t>
      </w:r>
    </w:p>
  </w:comment>
  <w:comment w:id="33" w:author=" " w:date="2009-12-14T08:29:00Z" w:initials="MSOffice">
    <w:p w:rsidR="00CF2AE7" w:rsidRDefault="00CF2AE7">
      <w:pPr>
        <w:pStyle w:val="CommentText"/>
      </w:pPr>
      <w:r>
        <w:rPr>
          <w:rStyle w:val="CommentReference"/>
        </w:rPr>
        <w:annotationRef/>
      </w:r>
      <w:r>
        <w:t>I think it jus t refers to someone that is not Jewish.</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D8A" w:rsidRDefault="00163D8A" w:rsidP="00AE1479">
      <w:r>
        <w:separator/>
      </w:r>
    </w:p>
  </w:endnote>
  <w:endnote w:type="continuationSeparator" w:id="0">
    <w:p w:rsidR="00163D8A" w:rsidRDefault="00163D8A" w:rsidP="00AE14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D8A" w:rsidRDefault="00163D8A" w:rsidP="00AE1479">
      <w:r>
        <w:separator/>
      </w:r>
    </w:p>
  </w:footnote>
  <w:footnote w:type="continuationSeparator" w:id="0">
    <w:p w:rsidR="00163D8A" w:rsidRDefault="00163D8A" w:rsidP="00AE14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479" w:rsidRDefault="00AE1479">
    <w:pPr>
      <w:pStyle w:val="Header"/>
      <w:jc w:val="right"/>
    </w:pPr>
    <w:r>
      <w:t xml:space="preserve">Paden </w:t>
    </w:r>
    <w:fldSimple w:instr=" PAGE   \* MERGEFORMAT ">
      <w:r w:rsidR="00A20FD2">
        <w:rPr>
          <w:noProof/>
        </w:rPr>
        <w:t>2</w:t>
      </w:r>
    </w:fldSimple>
  </w:p>
  <w:p w:rsidR="00AE1479" w:rsidRDefault="00AE14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E2" w:rsidRDefault="004802E2">
    <w:pPr>
      <w:pStyle w:val="Header"/>
    </w:pPr>
  </w:p>
  <w:p w:rsidR="004802E2" w:rsidRDefault="004802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323BF"/>
    <w:rsid w:val="000711DC"/>
    <w:rsid w:val="00163D8A"/>
    <w:rsid w:val="00176230"/>
    <w:rsid w:val="00177E27"/>
    <w:rsid w:val="001E5257"/>
    <w:rsid w:val="0026088B"/>
    <w:rsid w:val="00296887"/>
    <w:rsid w:val="002A6332"/>
    <w:rsid w:val="002F08DF"/>
    <w:rsid w:val="003323BF"/>
    <w:rsid w:val="003440A9"/>
    <w:rsid w:val="00352A7E"/>
    <w:rsid w:val="00357076"/>
    <w:rsid w:val="003F61D8"/>
    <w:rsid w:val="00443B0A"/>
    <w:rsid w:val="004617AE"/>
    <w:rsid w:val="00471F43"/>
    <w:rsid w:val="004802E2"/>
    <w:rsid w:val="004A2AA1"/>
    <w:rsid w:val="005809A9"/>
    <w:rsid w:val="00736368"/>
    <w:rsid w:val="008B5382"/>
    <w:rsid w:val="008E0122"/>
    <w:rsid w:val="008F4AB7"/>
    <w:rsid w:val="009B3E14"/>
    <w:rsid w:val="009E60CE"/>
    <w:rsid w:val="00A20FD2"/>
    <w:rsid w:val="00AD0B07"/>
    <w:rsid w:val="00AE1479"/>
    <w:rsid w:val="00B06D4C"/>
    <w:rsid w:val="00B15BC0"/>
    <w:rsid w:val="00B5056C"/>
    <w:rsid w:val="00B9063C"/>
    <w:rsid w:val="00C478A8"/>
    <w:rsid w:val="00CC3382"/>
    <w:rsid w:val="00CF2AE7"/>
    <w:rsid w:val="00D409F0"/>
    <w:rsid w:val="00DD4FDA"/>
    <w:rsid w:val="00F80339"/>
    <w:rsid w:val="00FE08C9"/>
    <w:rsid w:val="00FE62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323BF"/>
  </w:style>
  <w:style w:type="character" w:customStyle="1" w:styleId="apple-style-span">
    <w:name w:val="apple-style-span"/>
    <w:basedOn w:val="DefaultParagraphFont"/>
    <w:rsid w:val="004617AE"/>
  </w:style>
  <w:style w:type="character" w:styleId="Hyperlink">
    <w:name w:val="Hyperlink"/>
    <w:basedOn w:val="DefaultParagraphFont"/>
    <w:uiPriority w:val="99"/>
    <w:semiHidden/>
    <w:unhideWhenUsed/>
    <w:rsid w:val="00357076"/>
    <w:rPr>
      <w:color w:val="0000FF"/>
      <w:u w:val="single"/>
    </w:rPr>
  </w:style>
  <w:style w:type="paragraph" w:styleId="Header">
    <w:name w:val="header"/>
    <w:basedOn w:val="Normal"/>
    <w:link w:val="HeaderChar"/>
    <w:uiPriority w:val="99"/>
    <w:unhideWhenUsed/>
    <w:rsid w:val="00AE1479"/>
    <w:pPr>
      <w:tabs>
        <w:tab w:val="center" w:pos="4680"/>
        <w:tab w:val="right" w:pos="9360"/>
      </w:tabs>
    </w:pPr>
  </w:style>
  <w:style w:type="character" w:customStyle="1" w:styleId="HeaderChar">
    <w:name w:val="Header Char"/>
    <w:basedOn w:val="DefaultParagraphFont"/>
    <w:link w:val="Header"/>
    <w:uiPriority w:val="99"/>
    <w:rsid w:val="00AE1479"/>
  </w:style>
  <w:style w:type="paragraph" w:styleId="Footer">
    <w:name w:val="footer"/>
    <w:basedOn w:val="Normal"/>
    <w:link w:val="FooterChar"/>
    <w:uiPriority w:val="99"/>
    <w:semiHidden/>
    <w:unhideWhenUsed/>
    <w:rsid w:val="00AE1479"/>
    <w:pPr>
      <w:tabs>
        <w:tab w:val="center" w:pos="4680"/>
        <w:tab w:val="right" w:pos="9360"/>
      </w:tabs>
    </w:pPr>
  </w:style>
  <w:style w:type="character" w:customStyle="1" w:styleId="FooterChar">
    <w:name w:val="Footer Char"/>
    <w:basedOn w:val="DefaultParagraphFont"/>
    <w:link w:val="Footer"/>
    <w:uiPriority w:val="99"/>
    <w:semiHidden/>
    <w:rsid w:val="00AE1479"/>
  </w:style>
  <w:style w:type="paragraph" w:styleId="NoSpacing">
    <w:name w:val="No Spacing"/>
    <w:link w:val="NoSpacingChar"/>
    <w:uiPriority w:val="1"/>
    <w:qFormat/>
    <w:rsid w:val="004802E2"/>
    <w:rPr>
      <w:rFonts w:eastAsia="Times New Roman"/>
      <w:sz w:val="22"/>
      <w:szCs w:val="22"/>
    </w:rPr>
  </w:style>
  <w:style w:type="character" w:customStyle="1" w:styleId="NoSpacingChar">
    <w:name w:val="No Spacing Char"/>
    <w:basedOn w:val="DefaultParagraphFont"/>
    <w:link w:val="NoSpacing"/>
    <w:uiPriority w:val="1"/>
    <w:rsid w:val="004802E2"/>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4802E2"/>
    <w:rPr>
      <w:rFonts w:ascii="Tahoma" w:hAnsi="Tahoma" w:cs="Tahoma"/>
      <w:sz w:val="16"/>
      <w:szCs w:val="16"/>
    </w:rPr>
  </w:style>
  <w:style w:type="character" w:customStyle="1" w:styleId="BalloonTextChar">
    <w:name w:val="Balloon Text Char"/>
    <w:basedOn w:val="DefaultParagraphFont"/>
    <w:link w:val="BalloonText"/>
    <w:uiPriority w:val="99"/>
    <w:semiHidden/>
    <w:rsid w:val="004802E2"/>
    <w:rPr>
      <w:rFonts w:ascii="Tahoma" w:hAnsi="Tahoma" w:cs="Tahoma"/>
      <w:sz w:val="16"/>
      <w:szCs w:val="16"/>
    </w:rPr>
  </w:style>
  <w:style w:type="paragraph" w:styleId="NormalWeb">
    <w:name w:val="Normal (Web)"/>
    <w:basedOn w:val="Normal"/>
    <w:uiPriority w:val="99"/>
    <w:semiHidden/>
    <w:unhideWhenUsed/>
    <w:rsid w:val="004802E2"/>
    <w:pPr>
      <w:spacing w:before="100" w:beforeAutospacing="1" w:after="100" w:afterAutospacing="1"/>
    </w:pPr>
    <w:rPr>
      <w:rFonts w:ascii="Times New Roman" w:eastAsia="Times New Roman" w:hAnsi="Times New Roman"/>
      <w:color w:val="000000"/>
      <w:sz w:val="24"/>
      <w:szCs w:val="24"/>
    </w:rPr>
  </w:style>
  <w:style w:type="character" w:styleId="CommentReference">
    <w:name w:val="annotation reference"/>
    <w:basedOn w:val="DefaultParagraphFont"/>
    <w:uiPriority w:val="99"/>
    <w:semiHidden/>
    <w:unhideWhenUsed/>
    <w:rsid w:val="00CF2AE7"/>
    <w:rPr>
      <w:sz w:val="16"/>
      <w:szCs w:val="16"/>
    </w:rPr>
  </w:style>
  <w:style w:type="paragraph" w:styleId="CommentText">
    <w:name w:val="annotation text"/>
    <w:basedOn w:val="Normal"/>
    <w:link w:val="CommentTextChar"/>
    <w:uiPriority w:val="99"/>
    <w:semiHidden/>
    <w:unhideWhenUsed/>
    <w:rsid w:val="00CF2AE7"/>
    <w:rPr>
      <w:sz w:val="20"/>
      <w:szCs w:val="20"/>
    </w:rPr>
  </w:style>
  <w:style w:type="character" w:customStyle="1" w:styleId="CommentTextChar">
    <w:name w:val="Comment Text Char"/>
    <w:basedOn w:val="DefaultParagraphFont"/>
    <w:link w:val="CommentText"/>
    <w:uiPriority w:val="99"/>
    <w:semiHidden/>
    <w:rsid w:val="00CF2AE7"/>
  </w:style>
  <w:style w:type="paragraph" w:styleId="CommentSubject">
    <w:name w:val="annotation subject"/>
    <w:basedOn w:val="CommentText"/>
    <w:next w:val="CommentText"/>
    <w:link w:val="CommentSubjectChar"/>
    <w:uiPriority w:val="99"/>
    <w:semiHidden/>
    <w:unhideWhenUsed/>
    <w:rsid w:val="00CF2AE7"/>
    <w:rPr>
      <w:b/>
      <w:bCs/>
    </w:rPr>
  </w:style>
  <w:style w:type="character" w:customStyle="1" w:styleId="CommentSubjectChar">
    <w:name w:val="Comment Subject Char"/>
    <w:basedOn w:val="CommentTextChar"/>
    <w:link w:val="CommentSubject"/>
    <w:uiPriority w:val="99"/>
    <w:semiHidden/>
    <w:rsid w:val="00CF2AE7"/>
    <w:rPr>
      <w:b/>
      <w:bCs/>
    </w:rPr>
  </w:style>
</w:styles>
</file>

<file path=word/webSettings.xml><?xml version="1.0" encoding="utf-8"?>
<w:webSettings xmlns:r="http://schemas.openxmlformats.org/officeDocument/2006/relationships" xmlns:w="http://schemas.openxmlformats.org/wordprocessingml/2006/main">
  <w:divs>
    <w:div w:id="152917844">
      <w:bodyDiv w:val="1"/>
      <w:marLeft w:val="0"/>
      <w:marRight w:val="0"/>
      <w:marTop w:val="0"/>
      <w:marBottom w:val="0"/>
      <w:divBdr>
        <w:top w:val="none" w:sz="0" w:space="0" w:color="auto"/>
        <w:left w:val="none" w:sz="0" w:space="0" w:color="auto"/>
        <w:bottom w:val="none" w:sz="0" w:space="0" w:color="auto"/>
        <w:right w:val="none" w:sz="0" w:space="0" w:color="auto"/>
      </w:divBdr>
    </w:div>
    <w:div w:id="1261764715">
      <w:bodyDiv w:val="1"/>
      <w:marLeft w:val="0"/>
      <w:marRight w:val="0"/>
      <w:marTop w:val="0"/>
      <w:marBottom w:val="0"/>
      <w:divBdr>
        <w:top w:val="none" w:sz="0" w:space="0" w:color="auto"/>
        <w:left w:val="none" w:sz="0" w:space="0" w:color="auto"/>
        <w:bottom w:val="none" w:sz="0" w:space="0" w:color="auto"/>
        <w:right w:val="none" w:sz="0" w:space="0" w:color="auto"/>
      </w:divBdr>
      <w:divsChild>
        <w:div w:id="265844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ennacheri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package" Target="embeddings/Microsoft_Office_Excel_Worksheet1.xls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72455FD-73C3-45CA-9DDE-8817EA17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8202</CharactersWithSpaces>
  <SharedDoc>false</SharedDoc>
  <HLinks>
    <vt:vector size="6" baseType="variant">
      <vt:variant>
        <vt:i4>1769553</vt:i4>
      </vt:variant>
      <vt:variant>
        <vt:i4>0</vt:i4>
      </vt:variant>
      <vt:variant>
        <vt:i4>0</vt:i4>
      </vt:variant>
      <vt:variant>
        <vt:i4>5</vt:i4>
      </vt:variant>
      <vt:variant>
        <vt:lpwstr>http://en.wikipedia.org/wiki/Sennacherib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Kayla</cp:lastModifiedBy>
  <cp:revision>2</cp:revision>
  <dcterms:created xsi:type="dcterms:W3CDTF">2010-01-08T01:06:00Z</dcterms:created>
  <dcterms:modified xsi:type="dcterms:W3CDTF">2010-01-08T01:06:00Z</dcterms:modified>
</cp:coreProperties>
</file>